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CC" w:rsidRDefault="00D20DCC" w:rsidP="00D20DCC">
      <w:pPr>
        <w:pStyle w:val="Titre1"/>
        <w:ind w:left="6372" w:firstLine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ANNEXE 1</w:t>
      </w:r>
    </w:p>
    <w:p w:rsidR="00D20DCC" w:rsidRDefault="00D20DCC" w:rsidP="00D20DCC">
      <w:pPr>
        <w:rPr>
          <w:sz w:val="22"/>
          <w:szCs w:val="22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D20DCC" w:rsidTr="004009D8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CC" w:rsidRDefault="00D20DCC" w:rsidP="004009D8">
            <w:pPr>
              <w:pStyle w:val="Titr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D20DCC" w:rsidRDefault="00D20DCC" w:rsidP="004009D8">
            <w:pPr>
              <w:pStyle w:val="Titr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INTERVENTION DANS LES FRAIS DE TRANSPORT DU DOMICILE AU LIEU DE TRAVAIL</w:t>
            </w:r>
          </w:p>
        </w:tc>
      </w:tr>
    </w:tbl>
    <w:p w:rsidR="00D20DCC" w:rsidRDefault="00D20DCC" w:rsidP="00D20DCC">
      <w:pPr>
        <w:rPr>
          <w:rFonts w:ascii="Arial" w:hAnsi="Arial" w:cs="Arial"/>
          <w:b/>
          <w:sz w:val="22"/>
          <w:szCs w:val="22"/>
          <w:u w:val="single"/>
        </w:rPr>
      </w:pPr>
    </w:p>
    <w:p w:rsidR="00D20DCC" w:rsidRPr="000B6D29" w:rsidRDefault="00D20DCC" w:rsidP="000B6D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Etablissement + n°FASE 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ab/>
      </w:r>
      <w:r w:rsidR="000B6D29">
        <w:rPr>
          <w:rFonts w:ascii="Arial" w:hAnsi="Arial" w:cs="Arial"/>
          <w:b/>
          <w:sz w:val="22"/>
          <w:szCs w:val="22"/>
        </w:rPr>
        <w:tab/>
      </w:r>
      <w:r w:rsidR="000B6D29">
        <w:rPr>
          <w:rFonts w:ascii="Arial" w:hAnsi="Arial" w:cs="Arial"/>
          <w:b/>
          <w:sz w:val="22"/>
          <w:szCs w:val="22"/>
        </w:rPr>
        <w:tab/>
      </w:r>
      <w:r w:rsidR="000B6D29" w:rsidRPr="000B6D29">
        <w:rPr>
          <w:rFonts w:ascii="Arial" w:hAnsi="Arial" w:cs="Arial"/>
          <w:sz w:val="22"/>
          <w:szCs w:val="22"/>
        </w:rPr>
        <w:t>EPFC</w:t>
      </w:r>
    </w:p>
    <w:p w:rsidR="00B44BCE" w:rsidRDefault="00B44BCE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Avenue de l’Astronomie 19</w:t>
      </w:r>
      <w:r w:rsidR="00D20DCC">
        <w:rPr>
          <w:rFonts w:ascii="Arial" w:hAnsi="Arial" w:cs="Arial"/>
          <w:sz w:val="22"/>
          <w:szCs w:val="22"/>
        </w:rPr>
        <w:tab/>
      </w:r>
    </w:p>
    <w:p w:rsidR="00D20DCC" w:rsidRDefault="00B44BCE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1210 BRUXELLES</w:t>
      </w:r>
    </w:p>
    <w:p w:rsidR="000B6D29" w:rsidRDefault="000B6D29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FASE P.O</w:t>
      </w:r>
      <w:r w:rsidR="00851D7A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 : 489</w:t>
      </w:r>
    </w:p>
    <w:p w:rsidR="00B44BCE" w:rsidRDefault="00B44BCE" w:rsidP="00D20DCC">
      <w:pPr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soussigné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et prénom (en lettres capitales) : ……………………………………………………………………………………………………………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Adresse : 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Matricule n° : ……………………………………………………………………………………………………………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Demande l’intervention de l’employeur dans les frais de transport résidence-lieu de travail 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la période du ………………………………………………… au 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total payé : 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Montant à rembourser</w:t>
      </w:r>
      <w:r w:rsidR="00F91D2A">
        <w:rPr>
          <w:rFonts w:ascii="Arial" w:hAnsi="Arial" w:cs="Arial"/>
          <w:sz w:val="22"/>
          <w:szCs w:val="22"/>
        </w:rPr>
        <w:t> : …</w:t>
      </w:r>
      <w:r>
        <w:rPr>
          <w:rFonts w:ascii="Arial" w:hAnsi="Arial" w:cs="Arial"/>
          <w:sz w:val="22"/>
          <w:szCs w:val="22"/>
        </w:rPr>
        <w:t>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……….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verser sur le compte n° BE _ </w:t>
      </w:r>
      <w:r w:rsidR="00F91D2A">
        <w:rPr>
          <w:rFonts w:ascii="Arial" w:hAnsi="Arial" w:cs="Arial"/>
          <w:sz w:val="22"/>
          <w:szCs w:val="22"/>
        </w:rPr>
        <w:t>_ _</w:t>
      </w:r>
      <w:r>
        <w:rPr>
          <w:rFonts w:ascii="Arial" w:hAnsi="Arial" w:cs="Arial"/>
          <w:sz w:val="22"/>
          <w:szCs w:val="22"/>
        </w:rPr>
        <w:t xml:space="preserve"> _ _ </w:t>
      </w:r>
      <w:r w:rsidR="00F91D2A">
        <w:rPr>
          <w:rFonts w:ascii="Arial" w:hAnsi="Arial" w:cs="Arial"/>
          <w:sz w:val="22"/>
          <w:szCs w:val="22"/>
        </w:rPr>
        <w:t>_ _</w:t>
      </w:r>
      <w:r>
        <w:rPr>
          <w:rFonts w:ascii="Arial" w:hAnsi="Arial" w:cs="Arial"/>
          <w:sz w:val="22"/>
          <w:szCs w:val="22"/>
        </w:rPr>
        <w:t xml:space="preserve"> _ _ _   _ _ _ _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de…………………………………………………………………………………………………………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J’affirme sur l’honneur que le moyen de transport repris ci-dessus est habituellement utilisé sur la distance renseignée et que cette formule de titre de transport est la moins onéreuse.</w:t>
      </w:r>
    </w:p>
    <w:p w:rsidR="00D20DCC" w:rsidRDefault="00D20DCC" w:rsidP="00304A37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 à ……………………, le……………………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ind w:firstLine="5812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ind w:firstLine="58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Visa du Chef d’établissement ou du pouvoir organisateur.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 et signature)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D20DCC" w:rsidRDefault="00D20DCC" w:rsidP="00D20DCC">
      <w:pPr>
        <w:rPr>
          <w:rFonts w:ascii="Arial" w:hAnsi="Arial" w:cs="Arial"/>
          <w:sz w:val="22"/>
          <w:szCs w:val="22"/>
        </w:rPr>
      </w:pPr>
    </w:p>
    <w:p w:rsidR="00D20DCC" w:rsidRDefault="00D20DCC" w:rsidP="00D20DCC">
      <w:pPr>
        <w:rPr>
          <w:rFonts w:ascii="Arial" w:hAnsi="Arial" w:cs="Arial"/>
          <w:sz w:val="22"/>
          <w:szCs w:val="22"/>
        </w:rPr>
      </w:pPr>
    </w:p>
    <w:p w:rsidR="00D20DCC" w:rsidRDefault="00D20DCC" w:rsidP="00D20DCC">
      <w:pPr>
        <w:pStyle w:val="Titre4"/>
        <w:ind w:left="5664" w:hanging="52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Photocopie de la carte d’abonnement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Original du billet de validation</w:t>
      </w:r>
      <w:ins w:id="1" w:author="D'ALMEIDA Clarence" w:date="2018-07-31T11:58:00Z">
        <w:r>
          <w:rPr>
            <w:rFonts w:ascii="Arial" w:hAnsi="Arial" w:cs="Arial"/>
            <w:b/>
            <w:sz w:val="22"/>
            <w:szCs w:val="22"/>
          </w:rPr>
          <w:t xml:space="preserve"> </w:t>
        </w:r>
      </w:ins>
      <w:r>
        <w:rPr>
          <w:rFonts w:ascii="Arial" w:hAnsi="Arial" w:cs="Arial"/>
          <w:b/>
          <w:sz w:val="22"/>
          <w:szCs w:val="22"/>
        </w:rPr>
        <w:t>(Ticket train, tram, bus et métro)</w:t>
      </w:r>
    </w:p>
    <w:p w:rsidR="00D20DCC" w:rsidRDefault="00D20DCC" w:rsidP="00D20DCC">
      <w:pPr>
        <w:rPr>
          <w:rFonts w:ascii="Arial" w:hAnsi="Arial" w:cs="Arial"/>
          <w:sz w:val="22"/>
          <w:szCs w:val="22"/>
        </w:rPr>
      </w:pP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229235</wp:posOffset>
                </wp:positionV>
                <wp:extent cx="2514600" cy="20574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029A5" id="Rectangle 4" o:spid="_x0000_s1026" style="position:absolute;margin-left:269.25pt;margin-top:18.05pt;width:198pt;height:16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"/>
            </w:pict>
          </mc:Fallback>
        </mc:AlternateContent>
      </w:r>
      <w:r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229235</wp:posOffset>
                </wp:positionV>
                <wp:extent cx="2514600" cy="20574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898DF" id="Rectangle 3" o:spid="_x0000_s1026" style="position:absolute;margin-left:9pt;margin-top:18.05pt;width:198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"/>
            </w:pict>
          </mc:Fallback>
        </mc:AlternateContent>
      </w:r>
    </w:p>
    <w:p w:rsidR="00FC7D16" w:rsidRDefault="00FC7D16"/>
    <w:sectPr w:rsidR="00FC7D16" w:rsidSect="00B44B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CC"/>
    <w:rsid w:val="000B6D29"/>
    <w:rsid w:val="002F2D1B"/>
    <w:rsid w:val="00304A37"/>
    <w:rsid w:val="00851D7A"/>
    <w:rsid w:val="00B44BCE"/>
    <w:rsid w:val="00D20DCC"/>
    <w:rsid w:val="00F91D2A"/>
    <w:rsid w:val="00FC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5F235"/>
  <w15:chartTrackingRefBased/>
  <w15:docId w15:val="{2929ECC5-481E-4153-9650-8A8F5119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20DCC"/>
    <w:pPr>
      <w:keepNext/>
      <w:outlineLvl w:val="0"/>
    </w:pPr>
    <w:rPr>
      <w:b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D20DCC"/>
    <w:pPr>
      <w:keepNext/>
      <w:pBdr>
        <w:top w:val="double" w:sz="12" w:space="1" w:color="auto" w:shadow="1"/>
        <w:left w:val="double" w:sz="12" w:space="4" w:color="auto" w:shadow="1"/>
        <w:bottom w:val="double" w:sz="12" w:space="1" w:color="auto" w:shadow="1"/>
        <w:right w:val="double" w:sz="12" w:space="4" w:color="auto" w:shadow="1"/>
      </w:pBdr>
      <w:outlineLvl w:val="2"/>
    </w:pPr>
    <w:rPr>
      <w:b/>
      <w:szCs w:val="20"/>
    </w:rPr>
  </w:style>
  <w:style w:type="paragraph" w:styleId="Titre4">
    <w:name w:val="heading 4"/>
    <w:basedOn w:val="Normal"/>
    <w:next w:val="Normal"/>
    <w:link w:val="Titre4Car"/>
    <w:qFormat/>
    <w:rsid w:val="00D20DCC"/>
    <w:pPr>
      <w:keepNext/>
      <w:outlineLvl w:val="3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20DCC"/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D20DCC"/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D20DCC"/>
    <w:rPr>
      <w:rFonts w:ascii="Times New Roman" w:eastAsia="Times New Roman" w:hAnsi="Times New Roman" w:cs="Times New Roman"/>
      <w:sz w:val="28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EPFC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LAROCK</dc:creator>
  <cp:keywords/>
  <dc:description/>
  <cp:lastModifiedBy>Aurore DEDECKER</cp:lastModifiedBy>
  <cp:revision>5</cp:revision>
  <dcterms:created xsi:type="dcterms:W3CDTF">2018-09-10T10:06:00Z</dcterms:created>
  <dcterms:modified xsi:type="dcterms:W3CDTF">2018-09-13T13:07:00Z</dcterms:modified>
</cp:coreProperties>
</file>